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1"/>
        <w:contextualSpacing w:val="0"/>
        <w:rPr/>
      </w:pPr>
      <w:r w:rsidDel="00000000" w:rsidR="00000000" w:rsidRPr="00000000">
        <w:rPr>
          <w:rtl w:val="0"/>
        </w:rPr>
        <w:t xml:space="preserve">WWMWIS Committee addition for regional wave model RSMC functions in GDPFS Manual (WMO No.485)</w:t>
      </w:r>
    </w:p>
    <w:p w:rsidR="00000000" w:rsidDel="00000000" w:rsidP="00000000" w:rsidRDefault="00000000" w:rsidRPr="00000000" w14:paraId="00000001">
      <w:pPr>
        <w:contextualSpacing w:val="0"/>
        <w:rPr/>
      </w:pPr>
      <w:r w:rsidDel="00000000" w:rsidR="00000000" w:rsidRPr="00000000">
        <w:rPr>
          <w:rtl w:val="0"/>
        </w:rPr>
        <w:t xml:space="preserve">The following is a proposal for the next update.</w:t>
      </w:r>
    </w:p>
    <w:p w:rsidR="00000000" w:rsidDel="00000000" w:rsidP="00000000" w:rsidRDefault="00000000" w:rsidRPr="00000000" w14:paraId="00000002">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240" w:line="240" w:lineRule="auto"/>
        <w:ind w:left="1123" w:right="0" w:hanging="1123"/>
        <w:contextualSpacing w:val="0"/>
        <w:jc w:val="left"/>
        <w:rPr>
          <w:rFonts w:ascii="Verdana" w:cs="Verdana" w:eastAsia="Verdana" w:hAnsi="Verdana"/>
          <w:b w:val="1"/>
          <w:i w:val="1"/>
          <w:smallCaps w:val="0"/>
          <w:strike w:val="0"/>
          <w:color w:val="000000"/>
          <w:sz w:val="20"/>
          <w:szCs w:val="20"/>
          <w:u w:val="none"/>
          <w:shd w:fill="auto" w:val="clear"/>
          <w:vertAlign w:val="baseline"/>
        </w:rPr>
      </w:pPr>
      <w:bookmarkStart w:colFirst="0" w:colLast="0" w:name="_gjdgxs" w:id="0"/>
      <w:bookmarkEnd w:id="0"/>
      <w:r w:rsidDel="00000000" w:rsidR="00000000" w:rsidRPr="00000000">
        <w:rPr>
          <w:rFonts w:ascii="Verdana" w:cs="Verdana" w:eastAsia="Verdana" w:hAnsi="Verdana"/>
          <w:b w:val="1"/>
          <w:i w:val="1"/>
          <w:smallCaps w:val="0"/>
          <w:strike w:val="0"/>
          <w:color w:val="000000"/>
          <w:sz w:val="20"/>
          <w:szCs w:val="20"/>
          <w:u w:val="none"/>
          <w:shd w:fill="auto" w:val="clear"/>
          <w:vertAlign w:val="baseline"/>
          <w:rtl w:val="0"/>
        </w:rPr>
        <w:t xml:space="preserve">2.2.1.6</w:t>
        <w:tab/>
        <w:t xml:space="preserve">Regional numerical wave prediction</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30j0zll" w:id="1"/>
      <w:bookmarkEnd w:id="1"/>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Centres conducting regional numerical wave prediction shall:</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1fob9te" w:id="2"/>
      <w:bookmarkEnd w:id="2"/>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(a)</w:t>
        <w:tab/>
        <w:t xml:space="preserve">Prepare, for a defined area or multiple areas, regional analyses of ocean wave parameters;</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3znysh7" w:id="3"/>
      <w:bookmarkEnd w:id="3"/>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(b)</w:t>
        <w:tab/>
        <w:t xml:space="preserve">Prepare, for a defined area or multiple areas, regional forecast fields of basic and derived ocean wave parameters;</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2et92p0" w:id="4"/>
      <w:bookmarkEnd w:id="4"/>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(c)</w:t>
        <w:tab/>
        <w:t xml:space="preserve">Make available on WIS a range of these products; the list of mandatory and highly recommended products to be made available is given in </w:t>
      </w:r>
      <w:r w:rsidDel="00000000" w:rsidR="00000000" w:rsidRPr="00000000">
        <w:rPr>
          <w:rFonts w:ascii="Verdana" w:cs="Verdana" w:eastAsia="Verdana" w:hAnsi="Verdana"/>
          <w:b w:val="1"/>
          <w:i w:val="0"/>
          <w:smallCaps w:val="0"/>
          <w:strike w:val="0"/>
          <w:color w:val="0000ff"/>
          <w:sz w:val="20"/>
          <w:szCs w:val="20"/>
          <w:highlight w:val="green"/>
          <w:u w:val="none"/>
          <w:vertAlign w:val="baseline"/>
          <w:rtl w:val="0"/>
        </w:rPr>
        <w:t xml:space="preserve">Appendix 2.2.11</w:t>
      </w:r>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tyjcwt" w:id="5"/>
      <w:bookmarkEnd w:id="5"/>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(d)</w:t>
        <w:tab/>
        <w:t xml:space="preserve">Prepare verification data and make them available to the Lead Centre(s) for Wave Forecast Verification;</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3dy6vkm" w:id="6"/>
      <w:bookmarkEnd w:id="6"/>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(e)</w:t>
        <w:tab/>
        <w:t xml:space="preserve">Make available on a website up-to-date information on the characteristics of their regional numerical ocean wave prediction systems; the minimum information to be provided is given in </w:t>
      </w:r>
      <w:r w:rsidDel="00000000" w:rsidR="00000000" w:rsidRPr="00000000">
        <w:rPr>
          <w:rFonts w:ascii="Verdana" w:cs="Verdana" w:eastAsia="Verdana" w:hAnsi="Verdana"/>
          <w:b w:val="1"/>
          <w:i w:val="0"/>
          <w:smallCaps w:val="0"/>
          <w:strike w:val="0"/>
          <w:color w:val="0000ff"/>
          <w:sz w:val="20"/>
          <w:szCs w:val="20"/>
          <w:highlight w:val="green"/>
          <w:u w:val="none"/>
          <w:vertAlign w:val="baseline"/>
          <w:rtl w:val="0"/>
        </w:rPr>
        <w:t xml:space="preserve">Appendix 2.2.12</w:t>
      </w:r>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240" w:before="0" w:line="240" w:lineRule="auto"/>
        <w:ind w:left="0" w:right="0" w:firstLine="0"/>
        <w:contextualSpacing w:val="0"/>
        <w:jc w:val="left"/>
        <w:rPr>
          <w:rFonts w:ascii="Verdana" w:cs="Verdana" w:eastAsia="Verdana" w:hAnsi="Verdana"/>
          <w:b w:val="0"/>
          <w:i w:val="0"/>
          <w:smallCaps w:val="0"/>
          <w:strike w:val="0"/>
          <w:color w:val="000000"/>
          <w:sz w:val="16"/>
          <w:szCs w:val="16"/>
          <w:u w:val="none"/>
          <w:shd w:fill="auto" w:val="clear"/>
          <w:vertAlign w:val="baseline"/>
        </w:rPr>
      </w:pPr>
      <w:bookmarkStart w:colFirst="0" w:colLast="0" w:name="_1t3h5sf" w:id="7"/>
      <w:bookmarkEnd w:id="7"/>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Note:</w:t>
        <w:tab/>
        <w:t xml:space="preserve">The bodies in charge of managing the information contained in the Manual related to numerical ocean wave prediction are specified in Table 7.</w:t>
      </w:r>
    </w:p>
    <w:p w:rsidR="00000000" w:rsidDel="00000000" w:rsidP="00000000" w:rsidRDefault="00000000" w:rsidRPr="00000000" w14:paraId="0000000A">
      <w:pPr>
        <w:keepNext w:val="1"/>
        <w:keepLines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contextualSpacing w:val="0"/>
        <w:jc w:val="center"/>
        <w:rPr>
          <w:rFonts w:ascii="Verdana" w:cs="Verdana" w:eastAsia="Verdana" w:hAnsi="Verdana"/>
          <w:b w:val="1"/>
          <w:i w:val="0"/>
          <w:smallCaps w:val="0"/>
          <w:strike w:val="0"/>
          <w:color w:val="7f7f7f"/>
          <w:sz w:val="20"/>
          <w:szCs w:val="20"/>
          <w:u w:val="none"/>
          <w:shd w:fill="auto" w:val="clear"/>
          <w:vertAlign w:val="baseline"/>
        </w:rPr>
      </w:pPr>
      <w:bookmarkStart w:colFirst="0" w:colLast="0" w:name="_4d34og8" w:id="8"/>
      <w:bookmarkEnd w:id="8"/>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Table 7. WMO bodies responsible for managing information related to regional numerical ocean wave prediction</w:t>
      </w:r>
    </w:p>
    <w:p w:rsidR="00000000" w:rsidDel="00000000" w:rsidP="00000000" w:rsidRDefault="00000000" w:rsidRPr="00000000" w14:paraId="0000000B">
      <w:pPr>
        <w:keepNext w:val="0"/>
        <w:keepLines w:val="0"/>
        <w:widowControl w:val="1"/>
        <w:pBdr>
          <w:top w:color="000000" w:space="3" w:sz="4" w:val="single"/>
          <w:left w:space="0" w:sz="0" w:val="nil"/>
          <w:bottom w:space="0" w:sz="0" w:val="nil"/>
          <w:right w:space="0" w:sz="0" w:val="nil"/>
          <w:between w:space="0" w:sz="0" w:val="nil"/>
        </w:pBdr>
        <w:shd w:fill="c0ab87" w:val="clear"/>
        <w:spacing w:after="0" w:before="0" w:line="300" w:lineRule="auto"/>
        <w:ind w:left="0" w:right="0" w:firstLine="0"/>
        <w:contextualSpacing w:val="0"/>
        <w:jc w:val="left"/>
        <w:rPr>
          <w:rFonts w:ascii="Arial" w:cs="Arial" w:eastAsia="Arial" w:hAnsi="Arial"/>
          <w:b w:val="1"/>
          <w:i w:val="0"/>
          <w:smallCaps w:val="0"/>
          <w:strike w:val="0"/>
          <w:color w:val="2f275b"/>
          <w:sz w:val="18"/>
          <w:szCs w:val="18"/>
          <w:u w:val="none"/>
          <w:shd w:fill="auto" w:val="clear"/>
          <w:vertAlign w:val="baseline"/>
        </w:rPr>
      </w:pPr>
      <w:r w:rsidDel="00000000" w:rsidR="00000000" w:rsidRPr="00000000">
        <w:rPr>
          <w:rtl w:val="0"/>
        </w:rPr>
      </w:r>
    </w:p>
    <w:tbl>
      <w:tblPr>
        <w:tblStyle w:val="Table1"/>
        <w:tblW w:w="924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6"/>
        <w:gridCol w:w="2580"/>
        <w:gridCol w:w="2216"/>
        <w:gridCol w:w="2031"/>
        <w:tblGridChange w:id="0">
          <w:tblGrid>
            <w:gridCol w:w="2416"/>
            <w:gridCol w:w="2580"/>
            <w:gridCol w:w="2216"/>
            <w:gridCol w:w="2031"/>
          </w:tblGrid>
        </w:tblGridChange>
      </w:tblGrid>
      <w:tr>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125" w:before="125" w:line="240" w:lineRule="auto"/>
              <w:ind w:left="0" w:right="0" w:firstLine="0"/>
              <w:contextualSpacing w:val="0"/>
              <w:jc w:val="center"/>
              <w:rPr>
                <w:rFonts w:ascii="Verdana" w:cs="Verdana" w:eastAsia="Verdana" w:hAnsi="Verdana"/>
                <w:b w:val="0"/>
                <w:i w:val="1"/>
                <w:smallCaps w:val="0"/>
                <w:strike w:val="0"/>
                <w:color w:val="000000"/>
                <w:sz w:val="18"/>
                <w:szCs w:val="18"/>
                <w:u w:val="none"/>
                <w:shd w:fill="auto" w:val="clear"/>
                <w:vertAlign w:val="baseline"/>
              </w:rPr>
            </w:pPr>
            <w:bookmarkStart w:colFirst="0" w:colLast="0" w:name="_2s8eyo1" w:id="9"/>
            <w:bookmarkEnd w:id="9"/>
            <w:r w:rsidDel="00000000" w:rsidR="00000000" w:rsidRPr="00000000">
              <w:rPr>
                <w:rFonts w:ascii="Verdana" w:cs="Verdana" w:eastAsia="Verdana" w:hAnsi="Verdana"/>
                <w:b w:val="0"/>
                <w:i w:val="1"/>
                <w:smallCaps w:val="0"/>
                <w:strike w:val="0"/>
                <w:color w:val="000000"/>
                <w:sz w:val="18"/>
                <w:szCs w:val="18"/>
                <w:u w:val="none"/>
                <w:shd w:fill="auto" w:val="clear"/>
                <w:vertAlign w:val="baseline"/>
                <w:rtl w:val="0"/>
              </w:rPr>
              <w:t xml:space="preserve">Responsibility</w:t>
            </w:r>
          </w:p>
        </w:tc>
      </w:tr>
      <w:tr>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125" w:before="125" w:line="240" w:lineRule="auto"/>
              <w:ind w:left="0" w:right="0" w:firstLine="0"/>
              <w:contextualSpacing w:val="0"/>
              <w:jc w:val="center"/>
              <w:rPr>
                <w:rFonts w:ascii="Verdana" w:cs="Verdana" w:eastAsia="Verdana" w:hAnsi="Verdana"/>
                <w:b w:val="0"/>
                <w:i w:val="1"/>
                <w:smallCaps w:val="0"/>
                <w:strike w:val="0"/>
                <w:color w:val="000000"/>
                <w:sz w:val="18"/>
                <w:szCs w:val="18"/>
                <w:u w:val="none"/>
                <w:shd w:fill="auto" w:val="clear"/>
                <w:vertAlign w:val="baseline"/>
              </w:rPr>
            </w:pPr>
            <w:bookmarkStart w:colFirst="0" w:colLast="0" w:name="_17dp8vu" w:id="10"/>
            <w:bookmarkEnd w:id="10"/>
            <w:r w:rsidDel="00000000" w:rsidR="00000000" w:rsidRPr="00000000">
              <w:rPr>
                <w:rFonts w:ascii="Verdana" w:cs="Verdana" w:eastAsia="Verdana" w:hAnsi="Verdana"/>
                <w:b w:val="0"/>
                <w:i w:val="1"/>
                <w:smallCaps w:val="0"/>
                <w:strike w:val="0"/>
                <w:color w:val="000000"/>
                <w:sz w:val="18"/>
                <w:szCs w:val="18"/>
                <w:u w:val="none"/>
                <w:shd w:fill="auto" w:val="clear"/>
                <w:vertAlign w:val="baseline"/>
                <w:rtl w:val="0"/>
              </w:rPr>
              <w:t xml:space="preserve">Changes to activity specification</w:t>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To be proposed by: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3rdcrjn" w:id="11"/>
            <w:bookmarkEnd w:id="11"/>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JCOMM/ET-WCH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To be recommended by: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CBS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26in1rg" w:id="12"/>
            <w:bookmarkEnd w:id="12"/>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JCOMM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To be decided by: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lnxbz9" w:id="13"/>
            <w:bookmarkEnd w:id="13"/>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EC/Congress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r>
      <w:tr>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125" w:before="125" w:line="240" w:lineRule="auto"/>
              <w:ind w:left="0" w:right="0" w:firstLine="0"/>
              <w:contextualSpacing w:val="0"/>
              <w:jc w:val="center"/>
              <w:rPr>
                <w:rFonts w:ascii="Verdana" w:cs="Verdana" w:eastAsia="Verdana" w:hAnsi="Verdana"/>
                <w:b w:val="0"/>
                <w:i w:val="1"/>
                <w:smallCaps w:val="0"/>
                <w:strike w:val="0"/>
                <w:color w:val="000000"/>
                <w:sz w:val="18"/>
                <w:szCs w:val="18"/>
                <w:u w:val="none"/>
                <w:shd w:fill="auto" w:val="clear"/>
                <w:vertAlign w:val="baseline"/>
              </w:rPr>
            </w:pPr>
            <w:bookmarkStart w:colFirst="0" w:colLast="0" w:name="_35nkun2" w:id="14"/>
            <w:bookmarkEnd w:id="14"/>
            <w:r w:rsidDel="00000000" w:rsidR="00000000" w:rsidRPr="00000000">
              <w:rPr>
                <w:rFonts w:ascii="Verdana" w:cs="Verdana" w:eastAsia="Verdana" w:hAnsi="Verdana"/>
                <w:b w:val="0"/>
                <w:i w:val="1"/>
                <w:smallCaps w:val="0"/>
                <w:strike w:val="0"/>
                <w:color w:val="000000"/>
                <w:sz w:val="18"/>
                <w:szCs w:val="18"/>
                <w:u w:val="none"/>
                <w:shd w:fill="auto" w:val="clear"/>
                <w:vertAlign w:val="baseline"/>
                <w:rtl w:val="0"/>
              </w:rPr>
              <w:t xml:space="preserve">Centres designation</w:t>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To be recommended by: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RA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CBS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1ksv4uv" w:id="15"/>
            <w:bookmarkEnd w:id="15"/>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JCOMM</w:t>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To be decided by: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44sinio" w:id="16"/>
            <w:bookmarkEnd w:id="16"/>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EC/Congress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r>
      <w:tr>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125" w:before="125" w:line="240" w:lineRule="auto"/>
              <w:ind w:left="0" w:right="0" w:firstLine="0"/>
              <w:contextualSpacing w:val="0"/>
              <w:jc w:val="center"/>
              <w:rPr>
                <w:rFonts w:ascii="Verdana" w:cs="Verdana" w:eastAsia="Verdana" w:hAnsi="Verdana"/>
                <w:b w:val="0"/>
                <w:i w:val="1"/>
                <w:smallCaps w:val="0"/>
                <w:strike w:val="0"/>
                <w:color w:val="000000"/>
                <w:sz w:val="18"/>
                <w:szCs w:val="18"/>
                <w:u w:val="none"/>
                <w:shd w:fill="auto" w:val="clear"/>
                <w:vertAlign w:val="baseline"/>
              </w:rPr>
            </w:pPr>
            <w:bookmarkStart w:colFirst="0" w:colLast="0" w:name="_2jxsxqh" w:id="17"/>
            <w:bookmarkEnd w:id="17"/>
            <w:r w:rsidDel="00000000" w:rsidR="00000000" w:rsidRPr="00000000">
              <w:rPr>
                <w:rFonts w:ascii="Verdana" w:cs="Verdana" w:eastAsia="Verdana" w:hAnsi="Verdana"/>
                <w:b w:val="0"/>
                <w:i w:val="1"/>
                <w:smallCaps w:val="0"/>
                <w:strike w:val="0"/>
                <w:color w:val="000000"/>
                <w:sz w:val="18"/>
                <w:szCs w:val="18"/>
                <w:u w:val="none"/>
                <w:shd w:fill="auto" w:val="clear"/>
                <w:vertAlign w:val="baseline"/>
                <w:rtl w:val="0"/>
              </w:rPr>
              <w:t xml:space="preserve">Compliance</w:t>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To be monitored by: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z337ya" w:id="18"/>
            <w:bookmarkEnd w:id="18"/>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JCOMM/ET-WCH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To be reported to: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CBS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3j2qqm3" w:id="19"/>
            <w:bookmarkEnd w:id="19"/>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JCOMM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240" w:before="0" w:line="240" w:lineRule="auto"/>
        <w:ind w:left="0" w:right="0" w:firstLine="0"/>
        <w:contextualSpacing w:val="0"/>
        <w:jc w:val="left"/>
        <w:rPr>
          <w:rFonts w:ascii="Verdana" w:cs="Verdana" w:eastAsia="Verdana" w:hAnsi="Verdana"/>
          <w:b w:val="0"/>
          <w:i w:val="0"/>
          <w:smallCaps w:val="0"/>
          <w:strike w:val="0"/>
          <w:color w:val="000000"/>
          <w:sz w:val="16"/>
          <w:szCs w:val="16"/>
          <w:u w:val="none"/>
          <w:shd w:fill="auto" w:val="clear"/>
          <w:vertAlign w:val="baseline"/>
        </w:rPr>
      </w:pPr>
      <w:bookmarkStart w:colFirst="0" w:colLast="0" w:name="_1y810tw" w:id="20"/>
      <w:bookmarkEnd w:id="20"/>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Acronyms not previously defined: ET-WCH – Expert Team on Waves and Coastal Hazards Forecasting Systems; JCOMM – WMO–IOC Joint Technical Commission for Oceanography and Marine Meteorology.</w:t>
      </w:r>
    </w:p>
    <w:p w:rsidR="00000000" w:rsidDel="00000000" w:rsidP="00000000" w:rsidRDefault="00000000" w:rsidRPr="00000000" w14:paraId="00000039">
      <w:pPr>
        <w:contextualSpacing w:val="0"/>
        <w:rPr/>
      </w:pPr>
      <w:r w:rsidDel="00000000" w:rsidR="00000000" w:rsidRPr="00000000">
        <w:rPr>
          <w:rtl w:val="0"/>
        </w:rPr>
      </w:r>
    </w:p>
    <w:p w:rsidR="00000000" w:rsidDel="00000000" w:rsidP="00000000" w:rsidRDefault="00000000" w:rsidRPr="00000000" w14:paraId="0000003A">
      <w:pPr>
        <w:keepNext w:val="1"/>
        <w:keepLines w:val="0"/>
        <w:widowControl w:val="1"/>
        <w:pBdr>
          <w:top w:space="0" w:sz="0" w:val="nil"/>
          <w:left w:space="0" w:sz="0" w:val="nil"/>
          <w:bottom w:space="0" w:sz="0" w:val="nil"/>
          <w:right w:space="0" w:sz="0" w:val="nil"/>
          <w:between w:space="0" w:sz="0" w:val="nil"/>
        </w:pBdr>
        <w:shd w:fill="auto" w:val="clear"/>
        <w:spacing w:after="560" w:before="0" w:line="280" w:lineRule="auto"/>
        <w:ind w:left="0" w:right="0" w:firstLine="0"/>
        <w:contextualSpacing w:val="0"/>
        <w:jc w:val="left"/>
        <w:rPr>
          <w:rFonts w:ascii="Verdana" w:cs="Verdana" w:eastAsia="Verdana" w:hAnsi="Verdana"/>
          <w:b w:val="1"/>
          <w:i w:val="0"/>
          <w:smallCaps w:val="1"/>
          <w:strike w:val="0"/>
          <w:color w:val="000000"/>
          <w:sz w:val="24"/>
          <w:szCs w:val="24"/>
          <w:u w:val="none"/>
          <w:shd w:fill="auto" w:val="clear"/>
          <w:vertAlign w:val="baseline"/>
        </w:rPr>
      </w:pPr>
      <w:bookmarkStart w:colFirst="0" w:colLast="0" w:name="_4i7ojhp" w:id="21"/>
      <w:bookmarkEnd w:id="21"/>
      <w:r w:rsidDel="00000000" w:rsidR="00000000" w:rsidRPr="00000000">
        <w:rPr>
          <w:rFonts w:ascii="Verdana" w:cs="Verdana" w:eastAsia="Verdana" w:hAnsi="Verdana"/>
          <w:b w:val="1"/>
          <w:i w:val="0"/>
          <w:smallCaps w:val="1"/>
          <w:strike w:val="0"/>
          <w:color w:val="000000"/>
          <w:sz w:val="24"/>
          <w:szCs w:val="24"/>
          <w:u w:val="none"/>
          <w:shd w:fill="auto" w:val="clear"/>
          <w:vertAlign w:val="baseline"/>
          <w:rtl w:val="0"/>
        </w:rPr>
        <w:t xml:space="preserve">APPENDIX 2.2.11. MANDATORY AND HIGHLY RECOMMENDED REGIONAL NUMERICAL OCEAN WAVE PREDICTION PRODUCTS TO BE MADE AVAILABLE ON THE WMO INFORMATION SYSTEM</w:t>
      </w:r>
    </w:p>
    <w:p w:rsidR="00000000" w:rsidDel="00000000" w:rsidP="00000000" w:rsidRDefault="00000000" w:rsidRPr="00000000" w14:paraId="0000003B">
      <w:pPr>
        <w:keepNext w:val="0"/>
        <w:keepLines w:val="0"/>
        <w:widowControl w:val="1"/>
        <w:pBdr>
          <w:top w:color="000000" w:space="3" w:sz="4" w:val="single"/>
          <w:left w:space="0" w:sz="0" w:val="nil"/>
          <w:bottom w:space="0" w:sz="0" w:val="nil"/>
          <w:right w:space="0" w:sz="0" w:val="nil"/>
          <w:between w:space="0" w:sz="0" w:val="nil"/>
        </w:pBdr>
        <w:shd w:fill="c0ab87" w:val="clear"/>
        <w:spacing w:after="0" w:before="0" w:line="300" w:lineRule="auto"/>
        <w:ind w:left="0" w:right="0" w:firstLine="0"/>
        <w:contextualSpacing w:val="0"/>
        <w:jc w:val="left"/>
        <w:rPr>
          <w:rFonts w:ascii="Arial" w:cs="Arial" w:eastAsia="Arial" w:hAnsi="Arial"/>
          <w:b w:val="1"/>
          <w:i w:val="0"/>
          <w:smallCaps w:val="0"/>
          <w:strike w:val="0"/>
          <w:color w:val="2f275b"/>
          <w:sz w:val="18"/>
          <w:szCs w:val="18"/>
          <w:u w:val="none"/>
          <w:shd w:fill="auto" w:val="clear"/>
          <w:vertAlign w:val="baseline"/>
        </w:rPr>
      </w:pPr>
      <w:r w:rsidDel="00000000" w:rsidR="00000000" w:rsidRPr="00000000">
        <w:rPr>
          <w:rtl w:val="0"/>
        </w:rPr>
      </w:r>
    </w:p>
    <w:tbl>
      <w:tblPr>
        <w:tblStyle w:val="Table2"/>
        <w:tblW w:w="924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70"/>
        <w:gridCol w:w="1009"/>
        <w:gridCol w:w="1578"/>
        <w:gridCol w:w="1251"/>
        <w:gridCol w:w="1100"/>
        <w:gridCol w:w="1535"/>
        <w:tblGridChange w:id="0">
          <w:tblGrid>
            <w:gridCol w:w="2770"/>
            <w:gridCol w:w="1009"/>
            <w:gridCol w:w="1578"/>
            <w:gridCol w:w="1251"/>
            <w:gridCol w:w="1100"/>
            <w:gridCol w:w="1535"/>
          </w:tblGrid>
        </w:tblGridChange>
      </w:tblGrid>
      <w:tr>
        <w:tc>
          <w:tcPr>
            <w:vAlign w:val="center"/>
          </w:tcPr>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125" w:before="125" w:line="240" w:lineRule="auto"/>
              <w:ind w:left="0" w:right="0" w:firstLine="0"/>
              <w:contextualSpacing w:val="0"/>
              <w:jc w:val="center"/>
              <w:rPr>
                <w:rFonts w:ascii="Verdana" w:cs="Verdana" w:eastAsia="Verdana" w:hAnsi="Verdana"/>
                <w:b w:val="0"/>
                <w:i w:val="1"/>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1"/>
                <w:smallCaps w:val="0"/>
                <w:strike w:val="0"/>
                <w:color w:val="000000"/>
                <w:sz w:val="18"/>
                <w:szCs w:val="18"/>
                <w:u w:val="none"/>
                <w:shd w:fill="auto" w:val="clear"/>
                <w:vertAlign w:val="baseline"/>
                <w:rtl w:val="0"/>
              </w:rPr>
              <w:t xml:space="preserve">Parameter</w:t>
            </w:r>
          </w:p>
        </w:tc>
        <w:tc>
          <w:tcPr>
            <w:vAlign w:val="center"/>
          </w:tcPr>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125" w:before="125" w:line="240" w:lineRule="auto"/>
              <w:ind w:left="0" w:right="0" w:firstLine="0"/>
              <w:contextualSpacing w:val="0"/>
              <w:jc w:val="center"/>
              <w:rPr>
                <w:rFonts w:ascii="Verdana" w:cs="Verdana" w:eastAsia="Verdana" w:hAnsi="Verdana"/>
                <w:b w:val="0"/>
                <w:i w:val="1"/>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1"/>
                <w:smallCaps w:val="0"/>
                <w:strike w:val="0"/>
                <w:color w:val="000000"/>
                <w:sz w:val="18"/>
                <w:szCs w:val="18"/>
                <w:u w:val="none"/>
                <w:shd w:fill="auto" w:val="clear"/>
                <w:vertAlign w:val="baseline"/>
                <w:rtl w:val="0"/>
              </w:rPr>
              <w:t xml:space="preserve">Level</w:t>
            </w:r>
          </w:p>
        </w:tc>
        <w:tc>
          <w:tcPr>
            <w:vAlign w:val="center"/>
          </w:tcPr>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125" w:before="125" w:line="240" w:lineRule="auto"/>
              <w:ind w:left="0" w:right="0" w:firstLine="0"/>
              <w:contextualSpacing w:val="0"/>
              <w:jc w:val="center"/>
              <w:rPr>
                <w:rFonts w:ascii="Verdana" w:cs="Verdana" w:eastAsia="Verdana" w:hAnsi="Verdana"/>
                <w:b w:val="0"/>
                <w:i w:val="1"/>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1"/>
                <w:smallCaps w:val="0"/>
                <w:strike w:val="0"/>
                <w:color w:val="000000"/>
                <w:sz w:val="18"/>
                <w:szCs w:val="18"/>
                <w:u w:val="none"/>
                <w:shd w:fill="auto" w:val="clear"/>
                <w:vertAlign w:val="baseline"/>
                <w:rtl w:val="0"/>
              </w:rPr>
              <w:t xml:space="preserve">Minimum resolution</w:t>
            </w:r>
          </w:p>
        </w:tc>
        <w:tc>
          <w:tcPr>
            <w:vAlign w:val="center"/>
          </w:tcPr>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125" w:before="125" w:line="240" w:lineRule="auto"/>
              <w:ind w:left="0" w:right="0" w:firstLine="0"/>
              <w:contextualSpacing w:val="0"/>
              <w:jc w:val="center"/>
              <w:rPr>
                <w:rFonts w:ascii="Verdana" w:cs="Verdana" w:eastAsia="Verdana" w:hAnsi="Verdana"/>
                <w:b w:val="0"/>
                <w:i w:val="1"/>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1"/>
                <w:smallCaps w:val="0"/>
                <w:strike w:val="0"/>
                <w:color w:val="000000"/>
                <w:sz w:val="18"/>
                <w:szCs w:val="18"/>
                <w:u w:val="none"/>
                <w:shd w:fill="auto" w:val="clear"/>
                <w:vertAlign w:val="baseline"/>
                <w:rtl w:val="0"/>
              </w:rPr>
              <w:t xml:space="preserve">Forecast range</w:t>
            </w:r>
          </w:p>
        </w:tc>
        <w:tc>
          <w:tcPr>
            <w:vAlign w:val="center"/>
          </w:tcPr>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125" w:before="125" w:line="240" w:lineRule="auto"/>
              <w:ind w:left="0" w:right="0" w:firstLine="0"/>
              <w:contextualSpacing w:val="0"/>
              <w:jc w:val="center"/>
              <w:rPr>
                <w:rFonts w:ascii="Verdana" w:cs="Verdana" w:eastAsia="Verdana" w:hAnsi="Verdana"/>
                <w:b w:val="0"/>
                <w:i w:val="1"/>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1"/>
                <w:smallCaps w:val="0"/>
                <w:strike w:val="0"/>
                <w:color w:val="000000"/>
                <w:sz w:val="18"/>
                <w:szCs w:val="18"/>
                <w:u w:val="none"/>
                <w:shd w:fill="auto" w:val="clear"/>
                <w:vertAlign w:val="baseline"/>
                <w:rtl w:val="0"/>
              </w:rPr>
              <w:t xml:space="preserve">Time steps</w:t>
            </w:r>
          </w:p>
        </w:tc>
        <w:tc>
          <w:tcPr>
            <w:vAlign w:val="center"/>
          </w:tcPr>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125" w:before="125" w:line="240" w:lineRule="auto"/>
              <w:ind w:left="0" w:right="0" w:firstLine="0"/>
              <w:contextualSpacing w:val="0"/>
              <w:jc w:val="center"/>
              <w:rPr>
                <w:rFonts w:ascii="Verdana" w:cs="Verdana" w:eastAsia="Verdana" w:hAnsi="Verdana"/>
                <w:b w:val="0"/>
                <w:i w:val="1"/>
                <w:smallCaps w:val="0"/>
                <w:strike w:val="0"/>
                <w:color w:val="000000"/>
                <w:sz w:val="18"/>
                <w:szCs w:val="18"/>
                <w:u w:val="none"/>
                <w:shd w:fill="auto" w:val="clear"/>
                <w:vertAlign w:val="baseline"/>
              </w:rPr>
            </w:pPr>
            <w:bookmarkStart w:colFirst="0" w:colLast="0" w:name="_2xcytpi" w:id="22"/>
            <w:bookmarkEnd w:id="22"/>
            <w:r w:rsidDel="00000000" w:rsidR="00000000" w:rsidRPr="00000000">
              <w:rPr>
                <w:rFonts w:ascii="Verdana" w:cs="Verdana" w:eastAsia="Verdana" w:hAnsi="Verdana"/>
                <w:b w:val="0"/>
                <w:i w:val="1"/>
                <w:smallCaps w:val="0"/>
                <w:strike w:val="0"/>
                <w:color w:val="000000"/>
                <w:sz w:val="18"/>
                <w:szCs w:val="18"/>
                <w:u w:val="none"/>
                <w:shd w:fill="auto" w:val="clear"/>
                <w:vertAlign w:val="baseline"/>
                <w:rtl w:val="0"/>
              </w:rPr>
              <w:t xml:space="preserve">Frequency</w:t>
            </w:r>
          </w:p>
        </w:tc>
      </w:tr>
      <w:tr>
        <w:tc>
          <w:tcPr>
            <w:vAlign w:val="center"/>
          </w:tcPr>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Significant wave height</w:t>
            </w:r>
          </w:p>
        </w:tc>
        <w:tc>
          <w:tcPr>
            <w:vAlign w:val="center"/>
          </w:tcPr>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Surface</w:t>
            </w:r>
          </w:p>
        </w:tc>
        <w:tc>
          <w:tcPr>
            <w:vMerge w:val="restart"/>
            <w:vAlign w:val="center"/>
          </w:tcPr>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0.5º x 0.5º</w:t>
            </w:r>
          </w:p>
        </w:tc>
        <w:tc>
          <w:tcPr>
            <w:vMerge w:val="restart"/>
            <w:vAlign w:val="center"/>
          </w:tcPr>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Up to 2 days/</w:t>
              <w:br w:type="textWrapping"/>
              <w:t xml:space="preserve">Beyond 3 days up to 7 days</w:t>
            </w:r>
          </w:p>
        </w:tc>
        <w:tc>
          <w:tcPr>
            <w:vMerge w:val="restart"/>
            <w:vAlign w:val="center"/>
          </w:tcPr>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Every 3 hours/</w:t>
              <w:br w:type="textWrapping"/>
              <w:t xml:space="preserve">Every 6 hours</w:t>
            </w:r>
          </w:p>
        </w:tc>
        <w:tc>
          <w:tcPr>
            <w:vMerge w:val="restart"/>
            <w:vAlign w:val="center"/>
          </w:tcPr>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Verdana" w:cs="Verdana" w:eastAsia="Verdana" w:hAnsi="Verdana"/>
                <w:b w:val="0"/>
                <w:i w:val="0"/>
                <w:smallCaps w:val="0"/>
                <w:strike w:val="0"/>
                <w:color w:val="000000"/>
                <w:sz w:val="18"/>
                <w:szCs w:val="18"/>
                <w:u w:val="none"/>
                <w:shd w:fill="auto" w:val="clear"/>
                <w:vertAlign w:val="baseline"/>
              </w:rPr>
            </w:pPr>
            <w:bookmarkStart w:colFirst="0" w:colLast="0" w:name="_1ci93xb" w:id="23"/>
            <w:bookmarkEnd w:id="23"/>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Twice a day</w:t>
            </w:r>
          </w:p>
        </w:tc>
      </w:tr>
      <w:tr>
        <w:tc>
          <w:tcPr>
            <w:vAlign w:val="center"/>
          </w:tcPr>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Peak wave period and mean zero-upcrossing period </w:t>
            </w:r>
          </w:p>
        </w:tc>
        <w:tc>
          <w:tcPr>
            <w:vAlign w:val="center"/>
          </w:tcPr>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3whwml4" w:id="24"/>
            <w:bookmarkEnd w:id="24"/>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Surface</w:t>
            </w:r>
          </w:p>
        </w:tc>
        <w:tc>
          <w:tcPr>
            <w:vMerge w:val="continue"/>
            <w:vAlign w:val="center"/>
          </w:tcPr>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r>
      <w:tr>
        <w:tc>
          <w:tcPr>
            <w:vAlign w:val="center"/>
          </w:tcPr>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Prevailing direction</w:t>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57" w:right="0" w:hanging="357"/>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w:t>
              <w:tab/>
              <w:t xml:space="preserve">Mean wave direction and/or</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57" w:right="0" w:hanging="357"/>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2bn6wsx" w:id="25"/>
            <w:bookmarkEnd w:id="25"/>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w:t>
              <w:tab/>
              <w:t xml:space="preserve">Principle wave direction</w:t>
            </w:r>
          </w:p>
        </w:tc>
        <w:tc>
          <w:tcPr>
            <w:vAlign w:val="center"/>
          </w:tcPr>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qsh70q" w:id="26"/>
            <w:bookmarkEnd w:id="26"/>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Surface</w:t>
            </w:r>
          </w:p>
        </w:tc>
        <w:tc>
          <w:tcPr>
            <w:vMerge w:val="continue"/>
            <w:vAlign w:val="center"/>
          </w:tcPr>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56">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240" w:line="240" w:lineRule="auto"/>
        <w:ind w:left="0" w:right="0" w:firstLine="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3as4poj" w:id="27"/>
      <w:bookmarkEnd w:id="27"/>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Additional highly recommended products:</w:t>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0" w:before="0" w:line="240" w:lineRule="auto"/>
        <w:ind w:left="480" w:right="0" w:hanging="48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1pxezwc" w:id="28"/>
      <w:bookmarkEnd w:id="28"/>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tab/>
        <w:t xml:space="preserve">u and v component of 10-metre wind;</w:t>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0" w:before="0" w:line="240" w:lineRule="auto"/>
        <w:ind w:left="480" w:right="0" w:hanging="48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49x2ik5" w:id="29"/>
      <w:bookmarkEnd w:id="29"/>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tab/>
        <w:t xml:space="preserve">Full 2-D wave spectra at subset of grid points;</w:t>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0" w:before="0" w:line="240" w:lineRule="auto"/>
        <w:ind w:left="480" w:right="0" w:hanging="48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2p2csry" w:id="30"/>
      <w:bookmarkEnd w:id="30"/>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tab/>
        <w:t xml:space="preserve">Wind sea and swell split at all grid points;</w:t>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147n2zr" w:id="31"/>
      <w:bookmarkEnd w:id="31"/>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tab/>
        <w:t xml:space="preserve">Derived parameters including wave steepness, directional spreading and rogue wave potential.</w:t>
      </w:r>
    </w:p>
    <w:p w:rsidR="00000000" w:rsidDel="00000000" w:rsidP="00000000" w:rsidRDefault="00000000" w:rsidRPr="00000000" w14:paraId="0000005B">
      <w:pPr>
        <w:contextualSpacing w:val="0"/>
        <w:rPr/>
      </w:pPr>
      <w:r w:rsidDel="00000000" w:rsidR="00000000" w:rsidRPr="00000000">
        <w:rPr>
          <w:rtl w:val="0"/>
        </w:rPr>
      </w:r>
    </w:p>
    <w:p w:rsidR="00000000" w:rsidDel="00000000" w:rsidP="00000000" w:rsidRDefault="00000000" w:rsidRPr="00000000" w14:paraId="0000005C">
      <w:pPr>
        <w:keepNext w:val="1"/>
        <w:keepLines w:val="0"/>
        <w:widowControl w:val="1"/>
        <w:pBdr>
          <w:top w:space="0" w:sz="0" w:val="nil"/>
          <w:left w:space="0" w:sz="0" w:val="nil"/>
          <w:bottom w:space="0" w:sz="0" w:val="nil"/>
          <w:right w:space="0" w:sz="0" w:val="nil"/>
          <w:between w:space="0" w:sz="0" w:val="nil"/>
        </w:pBdr>
        <w:shd w:fill="auto" w:val="clear"/>
        <w:spacing w:after="560" w:before="0" w:line="280" w:lineRule="auto"/>
        <w:ind w:left="0" w:right="0" w:firstLine="0"/>
        <w:contextualSpacing w:val="0"/>
        <w:jc w:val="left"/>
        <w:rPr>
          <w:rFonts w:ascii="Verdana" w:cs="Verdana" w:eastAsia="Verdana" w:hAnsi="Verdana"/>
          <w:b w:val="1"/>
          <w:i w:val="0"/>
          <w:smallCaps w:val="1"/>
          <w:strike w:val="0"/>
          <w:color w:val="000000"/>
          <w:sz w:val="24"/>
          <w:szCs w:val="24"/>
          <w:u w:val="none"/>
          <w:shd w:fill="auto" w:val="clear"/>
          <w:vertAlign w:val="baseline"/>
        </w:rPr>
      </w:pPr>
      <w:bookmarkStart w:colFirst="0" w:colLast="0" w:name="_3o7alnk" w:id="32"/>
      <w:bookmarkEnd w:id="32"/>
      <w:r w:rsidDel="00000000" w:rsidR="00000000" w:rsidRPr="00000000">
        <w:rPr>
          <w:rFonts w:ascii="Verdana" w:cs="Verdana" w:eastAsia="Verdana" w:hAnsi="Verdana"/>
          <w:b w:val="1"/>
          <w:i w:val="0"/>
          <w:smallCaps w:val="1"/>
          <w:strike w:val="0"/>
          <w:color w:val="000000"/>
          <w:sz w:val="24"/>
          <w:szCs w:val="24"/>
          <w:u w:val="none"/>
          <w:shd w:fill="auto" w:val="clear"/>
          <w:vertAlign w:val="baseline"/>
          <w:rtl w:val="0"/>
        </w:rPr>
        <w:t xml:space="preserve">APPENDIX 2.2.37. STANDARDIZED VERIFICATION OF REGIONAL WAVE FORECASTS</w:t>
      </w:r>
    </w:p>
    <w:p w:rsidR="00000000" w:rsidDel="00000000" w:rsidP="00000000" w:rsidRDefault="00000000" w:rsidRPr="00000000" w14:paraId="0000005D">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480" w:line="240" w:lineRule="auto"/>
        <w:ind w:left="1123" w:right="0" w:hanging="1123"/>
        <w:contextualSpacing w:val="0"/>
        <w:jc w:val="left"/>
        <w:rPr>
          <w:rFonts w:ascii="Verdana" w:cs="Verdana" w:eastAsia="Verdana" w:hAnsi="Verdana"/>
          <w:b w:val="1"/>
          <w:i w:val="0"/>
          <w:smallCaps w:val="1"/>
          <w:strike w:val="0"/>
          <w:color w:val="000000"/>
          <w:sz w:val="20"/>
          <w:szCs w:val="20"/>
          <w:u w:val="none"/>
          <w:shd w:fill="auto" w:val="clear"/>
          <w:vertAlign w:val="baseline"/>
        </w:rPr>
      </w:pPr>
      <w:bookmarkStart w:colFirst="0" w:colLast="0" w:name="_23ckvvd" w:id="33"/>
      <w:bookmarkEnd w:id="33"/>
      <w:r w:rsidDel="00000000" w:rsidR="00000000" w:rsidRPr="00000000">
        <w:rPr>
          <w:rFonts w:ascii="Verdana" w:cs="Verdana" w:eastAsia="Verdana" w:hAnsi="Verdana"/>
          <w:b w:val="1"/>
          <w:i w:val="0"/>
          <w:smallCaps w:val="1"/>
          <w:strike w:val="0"/>
          <w:color w:val="000000"/>
          <w:sz w:val="20"/>
          <w:szCs w:val="20"/>
          <w:u w:val="none"/>
          <w:shd w:fill="auto" w:val="clear"/>
          <w:vertAlign w:val="baseline"/>
          <w:rtl w:val="0"/>
        </w:rPr>
        <w:t xml:space="preserve">1.</w:t>
        <w:tab/>
        <w:t xml:space="preserve">Introduction</w:t>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ihv636" w:id="34"/>
      <w:bookmarkEnd w:id="34"/>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This appendix presents detailed procedures for the generation of a standard set of verification scores for wave forecasts produced by the Lead Centre(s) for WFV, based on gridded wave forecast fields provided by JCOMM-participating centres. The goal is to provide consistent verification information on the wave forecast products from different centres for forecasters in the ocean forecast services and to help JCOMM-participating centres compare and improve their forecasts. The Lead Centre functions, as described in 2.2.3.4, include creating and maintaining a website for wave verification information, so that potential users will benefit from a consistent presentation of the results. </w:t>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32hioqz" w:id="35"/>
      <w:bookmarkEnd w:id="35"/>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The standardized verification should provide key relevant information appropriate to the state of the art in wave forecasting, ensuring a consistent verification methodology applied to forecasts from different JCOMM-participating centres, and the use of a common set of observations.</w:t>
      </w:r>
    </w:p>
    <w:p w:rsidR="00000000" w:rsidDel="00000000" w:rsidP="00000000" w:rsidRDefault="00000000" w:rsidRPr="00000000" w14:paraId="00000060">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480" w:line="240" w:lineRule="auto"/>
        <w:ind w:left="1123" w:right="0" w:hanging="1123"/>
        <w:contextualSpacing w:val="0"/>
        <w:jc w:val="left"/>
        <w:rPr>
          <w:rFonts w:ascii="Verdana" w:cs="Verdana" w:eastAsia="Verdana" w:hAnsi="Verdana"/>
          <w:b w:val="1"/>
          <w:i w:val="0"/>
          <w:smallCaps w:val="1"/>
          <w:strike w:val="0"/>
          <w:color w:val="000000"/>
          <w:sz w:val="20"/>
          <w:szCs w:val="20"/>
          <w:u w:val="none"/>
          <w:shd w:fill="auto" w:val="clear"/>
          <w:vertAlign w:val="baseline"/>
        </w:rPr>
      </w:pPr>
      <w:bookmarkStart w:colFirst="0" w:colLast="0" w:name="_1hmsyys" w:id="36"/>
      <w:bookmarkEnd w:id="36"/>
      <w:r w:rsidDel="00000000" w:rsidR="00000000" w:rsidRPr="00000000">
        <w:rPr>
          <w:rFonts w:ascii="Verdana" w:cs="Verdana" w:eastAsia="Verdana" w:hAnsi="Verdana"/>
          <w:b w:val="1"/>
          <w:i w:val="0"/>
          <w:smallCaps w:val="1"/>
          <w:strike w:val="0"/>
          <w:color w:val="000000"/>
          <w:sz w:val="20"/>
          <w:szCs w:val="20"/>
          <w:u w:val="none"/>
          <w:shd w:fill="auto" w:val="clear"/>
          <w:vertAlign w:val="baseline"/>
          <w:rtl w:val="0"/>
        </w:rPr>
        <w:t xml:space="preserve">2.</w:t>
        <w:tab/>
        <w:t xml:space="preserve">Parameters</w:t>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41mghml" w:id="37"/>
      <w:bookmarkEnd w:id="37"/>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Atmospheric forcing:</w:t>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2grqrue" w:id="38"/>
      <w:bookmarkEnd w:id="38"/>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tab/>
        <w:t xml:space="preserve">10-metre wind speed u and v components (10-metre u, 10-metre v).</w:t>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vx1227" w:id="39"/>
      <w:bookmarkEnd w:id="39"/>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Wave fields:</w:t>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0" w:before="0" w:line="240" w:lineRule="auto"/>
        <w:ind w:left="480" w:right="0" w:hanging="48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3fwokq0" w:id="40"/>
      <w:bookmarkEnd w:id="40"/>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tab/>
        <w:t xml:space="preserve">Significant wave height;</w:t>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0" w:before="0" w:line="240" w:lineRule="auto"/>
        <w:ind w:left="480" w:right="0" w:hanging="48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1v1yuxt" w:id="41"/>
      <w:bookmarkEnd w:id="41"/>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tab/>
        <w:t xml:space="preserve">Peak period;</w:t>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0" w:before="0" w:line="240" w:lineRule="auto"/>
        <w:ind w:left="480" w:right="0" w:hanging="48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4f1mdlm" w:id="42"/>
      <w:bookmarkEnd w:id="42"/>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tab/>
        <w:t xml:space="preserve">Mean wave period based on the second moment of the frequency spectrum;</w:t>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2u6wntf" w:id="43"/>
      <w:bookmarkEnd w:id="43"/>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tab/>
        <w:t xml:space="preserve">Mean wave direction.</w:t>
      </w:r>
    </w:p>
    <w:p w:rsidR="00000000" w:rsidDel="00000000" w:rsidP="00000000" w:rsidRDefault="00000000" w:rsidRPr="00000000" w14:paraId="00000068">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480" w:line="240" w:lineRule="auto"/>
        <w:ind w:left="1123" w:right="0" w:hanging="1123"/>
        <w:contextualSpacing w:val="0"/>
        <w:jc w:val="left"/>
        <w:rPr>
          <w:rFonts w:ascii="Verdana" w:cs="Verdana" w:eastAsia="Verdana" w:hAnsi="Verdana"/>
          <w:b w:val="1"/>
          <w:i w:val="0"/>
          <w:smallCaps w:val="1"/>
          <w:strike w:val="0"/>
          <w:color w:val="000000"/>
          <w:sz w:val="20"/>
          <w:szCs w:val="20"/>
          <w:u w:val="none"/>
          <w:shd w:fill="auto" w:val="clear"/>
          <w:vertAlign w:val="baseline"/>
        </w:rPr>
      </w:pPr>
      <w:bookmarkStart w:colFirst="0" w:colLast="0" w:name="_19c6y18" w:id="44"/>
      <w:bookmarkEnd w:id="44"/>
      <w:r w:rsidDel="00000000" w:rsidR="00000000" w:rsidRPr="00000000">
        <w:rPr>
          <w:rFonts w:ascii="Verdana" w:cs="Verdana" w:eastAsia="Verdana" w:hAnsi="Verdana"/>
          <w:b w:val="1"/>
          <w:i w:val="0"/>
          <w:smallCaps w:val="1"/>
          <w:strike w:val="0"/>
          <w:color w:val="000000"/>
          <w:sz w:val="20"/>
          <w:szCs w:val="20"/>
          <w:u w:val="none"/>
          <w:shd w:fill="auto" w:val="clear"/>
          <w:vertAlign w:val="baseline"/>
          <w:rtl w:val="0"/>
        </w:rPr>
        <w:t xml:space="preserve">3.</w:t>
        <w:tab/>
        <w:t xml:space="preserve">Forecast times</w:t>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3tbugp1" w:id="45"/>
      <w:bookmarkEnd w:id="45"/>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If available, forecasts from 0000, 0600, 1200 and 1800 UTC should be provided.</w:t>
      </w:r>
    </w:p>
    <w:p w:rsidR="00000000" w:rsidDel="00000000" w:rsidP="00000000" w:rsidRDefault="00000000" w:rsidRPr="00000000" w14:paraId="0000006A">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480" w:line="240" w:lineRule="auto"/>
        <w:ind w:left="1123" w:right="0" w:hanging="1123"/>
        <w:contextualSpacing w:val="0"/>
        <w:jc w:val="left"/>
        <w:rPr>
          <w:rFonts w:ascii="Verdana" w:cs="Verdana" w:eastAsia="Verdana" w:hAnsi="Verdana"/>
          <w:b w:val="1"/>
          <w:i w:val="0"/>
          <w:smallCaps w:val="1"/>
          <w:strike w:val="0"/>
          <w:color w:val="000000"/>
          <w:sz w:val="20"/>
          <w:szCs w:val="20"/>
          <w:u w:val="none"/>
          <w:shd w:fill="auto" w:val="clear"/>
          <w:vertAlign w:val="baseline"/>
        </w:rPr>
      </w:pPr>
      <w:bookmarkStart w:colFirst="0" w:colLast="0" w:name="_28h4qwu" w:id="46"/>
      <w:bookmarkEnd w:id="46"/>
      <w:r w:rsidDel="00000000" w:rsidR="00000000" w:rsidRPr="00000000">
        <w:rPr>
          <w:rFonts w:ascii="Verdana" w:cs="Verdana" w:eastAsia="Verdana" w:hAnsi="Verdana"/>
          <w:b w:val="1"/>
          <w:i w:val="0"/>
          <w:smallCaps w:val="1"/>
          <w:strike w:val="0"/>
          <w:color w:val="000000"/>
          <w:sz w:val="20"/>
          <w:szCs w:val="20"/>
          <w:u w:val="none"/>
          <w:shd w:fill="auto" w:val="clear"/>
          <w:vertAlign w:val="baseline"/>
          <w:rtl w:val="0"/>
        </w:rPr>
        <w:t xml:space="preserve">4.</w:t>
        <w:tab/>
        <w:t xml:space="preserve">Forecast steps</w:t>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nmf14n" w:id="47"/>
      <w:bookmarkEnd w:id="47"/>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In as fine temporal granularity as available but at least every six hours to the end of the forecast range.</w:t>
      </w:r>
    </w:p>
    <w:p w:rsidR="00000000" w:rsidDel="00000000" w:rsidP="00000000" w:rsidRDefault="00000000" w:rsidRPr="00000000" w14:paraId="0000006C">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480" w:line="240" w:lineRule="auto"/>
        <w:ind w:left="1123" w:right="0" w:hanging="1123"/>
        <w:contextualSpacing w:val="0"/>
        <w:jc w:val="left"/>
        <w:rPr>
          <w:rFonts w:ascii="Verdana" w:cs="Verdana" w:eastAsia="Verdana" w:hAnsi="Verdana"/>
          <w:b w:val="1"/>
          <w:i w:val="0"/>
          <w:smallCaps w:val="1"/>
          <w:strike w:val="0"/>
          <w:color w:val="000000"/>
          <w:sz w:val="20"/>
          <w:szCs w:val="20"/>
          <w:u w:val="none"/>
          <w:shd w:fill="auto" w:val="clear"/>
          <w:vertAlign w:val="baseline"/>
        </w:rPr>
      </w:pPr>
      <w:bookmarkStart w:colFirst="0" w:colLast="0" w:name="_37m2jsg" w:id="48"/>
      <w:bookmarkEnd w:id="48"/>
      <w:r w:rsidDel="00000000" w:rsidR="00000000" w:rsidRPr="00000000">
        <w:rPr>
          <w:rFonts w:ascii="Verdana" w:cs="Verdana" w:eastAsia="Verdana" w:hAnsi="Verdana"/>
          <w:b w:val="1"/>
          <w:i w:val="0"/>
          <w:smallCaps w:val="1"/>
          <w:strike w:val="0"/>
          <w:color w:val="000000"/>
          <w:sz w:val="20"/>
          <w:szCs w:val="20"/>
          <w:u w:val="none"/>
          <w:shd w:fill="auto" w:val="clear"/>
          <w:vertAlign w:val="baseline"/>
          <w:rtl w:val="0"/>
        </w:rPr>
        <w:t xml:space="preserve">5.</w:t>
        <w:tab/>
        <w:t xml:space="preserve">Verifying observations</w:t>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1mrcu09" w:id="49"/>
      <w:bookmarkEnd w:id="49"/>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Forecasts of the above parameters will be evaluated against in situ observations from buoys and platforms available at the Lead Centre(s) for WFV. If additional in situ observations become available over time they will be added following a careful selection and quality control. JCOMM-participating centres are encouraged to promote the exchange of in situ wind and wave observations.</w:t>
      </w:r>
    </w:p>
    <w:p w:rsidR="00000000" w:rsidDel="00000000" w:rsidP="00000000" w:rsidRDefault="00000000" w:rsidRPr="00000000" w14:paraId="0000006E">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480" w:line="240" w:lineRule="auto"/>
        <w:ind w:left="1123" w:right="0" w:hanging="1123"/>
        <w:contextualSpacing w:val="0"/>
        <w:jc w:val="left"/>
        <w:rPr>
          <w:rFonts w:ascii="Verdana" w:cs="Verdana" w:eastAsia="Verdana" w:hAnsi="Verdana"/>
          <w:b w:val="1"/>
          <w:i w:val="0"/>
          <w:smallCaps w:val="1"/>
          <w:strike w:val="0"/>
          <w:color w:val="000000"/>
          <w:sz w:val="20"/>
          <w:szCs w:val="20"/>
          <w:u w:val="none"/>
          <w:shd w:fill="auto" w:val="clear"/>
          <w:vertAlign w:val="baseline"/>
        </w:rPr>
      </w:pPr>
      <w:bookmarkStart w:colFirst="0" w:colLast="0" w:name="_46r0co2" w:id="50"/>
      <w:bookmarkEnd w:id="50"/>
      <w:r w:rsidDel="00000000" w:rsidR="00000000" w:rsidRPr="00000000">
        <w:rPr>
          <w:rFonts w:ascii="Verdana" w:cs="Verdana" w:eastAsia="Verdana" w:hAnsi="Verdana"/>
          <w:b w:val="1"/>
          <w:i w:val="0"/>
          <w:smallCaps w:val="1"/>
          <w:strike w:val="0"/>
          <w:color w:val="000000"/>
          <w:sz w:val="20"/>
          <w:szCs w:val="20"/>
          <w:u w:val="none"/>
          <w:shd w:fill="auto" w:val="clear"/>
          <w:vertAlign w:val="baseline"/>
          <w:rtl w:val="0"/>
        </w:rPr>
        <w:t xml:space="preserve">6.</w:t>
        <w:tab/>
        <w:t xml:space="preserve">Interpolation</w:t>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2lwamvv" w:id="51"/>
      <w:bookmarkEnd w:id="51"/>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Verification shall be made using the nearest native model ocean grid point to the observation location.</w:t>
      </w:r>
    </w:p>
    <w:p w:rsidR="00000000" w:rsidDel="00000000" w:rsidP="00000000" w:rsidRDefault="00000000" w:rsidRPr="00000000" w14:paraId="00000070">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480" w:line="240" w:lineRule="auto"/>
        <w:ind w:left="1123" w:right="0" w:hanging="1123"/>
        <w:contextualSpacing w:val="0"/>
        <w:jc w:val="left"/>
        <w:rPr>
          <w:rFonts w:ascii="Verdana" w:cs="Verdana" w:eastAsia="Verdana" w:hAnsi="Verdana"/>
          <w:b w:val="1"/>
          <w:i w:val="0"/>
          <w:smallCaps w:val="1"/>
          <w:strike w:val="0"/>
          <w:color w:val="000000"/>
          <w:sz w:val="20"/>
          <w:szCs w:val="20"/>
          <w:u w:val="none"/>
          <w:shd w:fill="auto" w:val="clear"/>
          <w:vertAlign w:val="baseline"/>
        </w:rPr>
      </w:pPr>
      <w:bookmarkStart w:colFirst="0" w:colLast="0" w:name="_111kx3o" w:id="52"/>
      <w:bookmarkEnd w:id="52"/>
      <w:r w:rsidDel="00000000" w:rsidR="00000000" w:rsidRPr="00000000">
        <w:rPr>
          <w:rFonts w:ascii="Verdana" w:cs="Verdana" w:eastAsia="Verdana" w:hAnsi="Verdana"/>
          <w:b w:val="1"/>
          <w:i w:val="0"/>
          <w:smallCaps w:val="1"/>
          <w:strike w:val="0"/>
          <w:color w:val="000000"/>
          <w:sz w:val="20"/>
          <w:szCs w:val="20"/>
          <w:u w:val="none"/>
          <w:shd w:fill="auto" w:val="clear"/>
          <w:vertAlign w:val="baseline"/>
          <w:rtl w:val="0"/>
        </w:rPr>
        <w:t xml:space="preserve">7.</w:t>
        <w:tab/>
        <w:t xml:space="preserve">Scores</w:t>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3l18frh" w:id="53"/>
      <w:bookmarkEnd w:id="53"/>
      <w:commentRangeStart w:id="0"/>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The following scores shall be calculated for all parameters against observations:</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206ipza" w:id="54"/>
      <w:bookmarkEnd w:id="54"/>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w:t>
        <w:tab/>
        <w:t xml:space="preserve">Mean error;</w:t>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0" w:before="0" w:line="240" w:lineRule="auto"/>
        <w:ind w:left="480" w:right="0" w:hanging="480"/>
        <w:contextualSpacing w:val="0"/>
        <w:jc w:val="left"/>
        <w:rPr>
          <w:ins w:author="Neal Moodie" w:id="0" w:date="2018-08-02T13:46:00Z"/>
          <w:rFonts w:ascii="Verdana" w:cs="Verdana" w:eastAsia="Verdana" w:hAnsi="Verdana"/>
          <w:b w:val="1"/>
          <w:i w:val="0"/>
          <w:smallCaps w:val="0"/>
          <w:strike w:val="0"/>
          <w:color w:val="7f7f7f"/>
          <w:sz w:val="20"/>
          <w:szCs w:val="20"/>
          <w:u w:val="none"/>
          <w:shd w:fill="auto" w:val="clear"/>
          <w:vertAlign w:val="baseline"/>
        </w:rPr>
      </w:pPr>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w:t>
        <w:tab/>
        <w:t xml:space="preserve">RMSE;</w:t>
      </w:r>
      <w:ins w:author="Neal Moodie" w:id="0" w:date="2018-08-02T13:46:00Z">
        <w:bookmarkStart w:colFirst="0" w:colLast="0" w:name="_4k668n3" w:id="55"/>
        <w:bookmarkEnd w:id="55"/>
        <w:r w:rsidDel="00000000" w:rsidR="00000000" w:rsidRPr="00000000">
          <w:rPr>
            <w:rtl w:val="0"/>
          </w:rPr>
        </w:r>
      </w:ins>
    </w:p>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ins w:author="Neal Moodie" w:id="0" w:date="2018-08-02T13:46:00Z">
        <w:r w:rsidDel="00000000" w:rsidR="00000000" w:rsidRPr="00000000">
          <w:rPr>
            <w:rFonts w:ascii="Verdana" w:cs="Verdana" w:eastAsia="Verdana" w:hAnsi="Verdana"/>
            <w:b w:val="0"/>
            <w:i w:val="0"/>
            <w:smallCaps w:val="0"/>
            <w:strike w:val="0"/>
            <w:color w:val="7f7f7f"/>
            <w:sz w:val="20"/>
            <w:szCs w:val="20"/>
            <w:u w:val="none"/>
            <w:shd w:fill="auto" w:val="clear"/>
            <w:vertAlign w:val="baseline"/>
            <w:rtl w:val="0"/>
          </w:rPr>
          <w:t xml:space="preserve">-</w:t>
        </w:r>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ab/>
        </w:r>
        <w:commentRangeStart w:id="1"/>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Reliability percentage within 0.5m</w:t>
        </w:r>
      </w:ins>
      <w:commentRangeEnd w:id="1"/>
      <w:r w:rsidDel="00000000" w:rsidR="00000000" w:rsidRPr="00000000">
        <w:commentReference w:id="1"/>
      </w:r>
      <w:r w:rsidDel="00000000" w:rsidR="00000000" w:rsidRPr="00000000">
        <w:rPr>
          <w:rtl w:val="0"/>
        </w:rPr>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2zbgiuw" w:id="56"/>
      <w:bookmarkEnd w:id="56"/>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w:t>
        <w:tab/>
        <w:t xml:space="preserve">Error standard deviation;</w:t>
      </w:r>
    </w:p>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1egqt2p" w:id="57"/>
      <w:bookmarkEnd w:id="57"/>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w:t>
        <w:tab/>
        <w:t xml:space="preserve">Scatter index (error standard deviation normalized by observed mean);</w:t>
      </w:r>
    </w:p>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3ygebqi" w:id="58"/>
      <w:bookmarkEnd w:id="58"/>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w:t>
        <w:tab/>
        <w:t xml:space="preserve">Symmetric slope (variance ratio);</w:t>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tabs>
          <w:tab w:val="left" w:pos="480"/>
        </w:tabs>
        <w:spacing w:after="240" w:before="0" w:line="240" w:lineRule="auto"/>
        <w:ind w:left="480" w:right="0" w:hanging="48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2dlolyb" w:id="59"/>
      <w:bookmarkEnd w:id="59"/>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w:t>
        <w:tab/>
        <w:t xml:space="preserve">Quantile-quantile plots.</w:t>
      </w:r>
    </w:p>
    <w:p w:rsidR="00000000" w:rsidDel="00000000" w:rsidP="00000000" w:rsidRDefault="00000000" w:rsidRPr="00000000" w14:paraId="00000079">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480" w:line="240" w:lineRule="auto"/>
        <w:ind w:left="1123" w:right="0" w:hanging="1123"/>
        <w:contextualSpacing w:val="0"/>
        <w:jc w:val="left"/>
        <w:rPr>
          <w:rFonts w:ascii="Verdana" w:cs="Verdana" w:eastAsia="Verdana" w:hAnsi="Verdana"/>
          <w:b w:val="1"/>
          <w:i w:val="0"/>
          <w:smallCaps w:val="1"/>
          <w:strike w:val="0"/>
          <w:color w:val="000000"/>
          <w:sz w:val="20"/>
          <w:szCs w:val="20"/>
          <w:u w:val="none"/>
          <w:shd w:fill="auto" w:val="clear"/>
          <w:vertAlign w:val="baseline"/>
        </w:rPr>
      </w:pPr>
      <w:bookmarkStart w:colFirst="0" w:colLast="0" w:name="_sqyw64" w:id="60"/>
      <w:bookmarkEnd w:id="60"/>
      <w:commentRangeStart w:id="2"/>
      <w:r w:rsidDel="00000000" w:rsidR="00000000" w:rsidRPr="00000000">
        <w:rPr>
          <w:rFonts w:ascii="Verdana" w:cs="Verdana" w:eastAsia="Verdana" w:hAnsi="Verdana"/>
          <w:b w:val="1"/>
          <w:i w:val="0"/>
          <w:smallCaps w:val="1"/>
          <w:strike w:val="0"/>
          <w:color w:val="000000"/>
          <w:sz w:val="20"/>
          <w:szCs w:val="20"/>
          <w:u w:val="none"/>
          <w:shd w:fill="auto" w:val="clear"/>
          <w:vertAlign w:val="baseline"/>
          <w:rtl w:val="0"/>
        </w:rPr>
        <w:t xml:space="preserve">8.</w:t>
        <w:tab/>
        <w:t xml:space="preserve">Exchange of forecast fields</w:t>
      </w:r>
    </w:p>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bookmarkStart w:colFirst="0" w:colLast="0" w:name="_3cqmetx" w:id="61"/>
      <w:bookmarkEnd w:id="61"/>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Each JCOMM-participating centre shall provide fields to the Lead Centre(s) for WFV on a regular latitude–longitude grid at the resolution that best matches the native resolution of the direct model output.</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Details of the procedure and the required format for the data are provided on the website(s) of the Lead Centre(s) for WFV.</w:t>
      </w:r>
      <w:commentRangeEnd w:id="2"/>
      <w:r w:rsidDel="00000000" w:rsidR="00000000" w:rsidRPr="00000000">
        <w:commentReference w:id="2"/>
      </w:r>
      <w:r w:rsidDel="00000000" w:rsidR="00000000" w:rsidRPr="00000000">
        <w:rPr>
          <w:rtl w:val="0"/>
        </w:rPr>
      </w:r>
    </w:p>
    <w:p w:rsidR="00000000" w:rsidDel="00000000" w:rsidP="00000000" w:rsidRDefault="00000000" w:rsidRPr="00000000" w14:paraId="0000007B">
      <w:pPr>
        <w:keepNext w:val="1"/>
        <w:keepLines w:val="0"/>
        <w:widowControl w:val="1"/>
        <w:pBdr>
          <w:top w:space="0" w:sz="0" w:val="nil"/>
          <w:left w:space="0" w:sz="0" w:val="nil"/>
          <w:bottom w:space="0" w:sz="0" w:val="nil"/>
          <w:right w:space="0" w:sz="0" w:val="nil"/>
          <w:between w:space="0" w:sz="0" w:val="nil"/>
        </w:pBdr>
        <w:shd w:fill="auto" w:val="clear"/>
        <w:tabs>
          <w:tab w:val="left" w:pos="1120"/>
        </w:tabs>
        <w:spacing w:after="240" w:before="480" w:line="240" w:lineRule="auto"/>
        <w:ind w:left="1123" w:right="0" w:hanging="1123"/>
        <w:contextualSpacing w:val="0"/>
        <w:jc w:val="left"/>
        <w:rPr>
          <w:rFonts w:ascii="Verdana" w:cs="Verdana" w:eastAsia="Verdana" w:hAnsi="Verdana"/>
          <w:b w:val="1"/>
          <w:i w:val="0"/>
          <w:smallCaps w:val="1"/>
          <w:strike w:val="0"/>
          <w:color w:val="000000"/>
          <w:sz w:val="20"/>
          <w:szCs w:val="20"/>
          <w:u w:val="none"/>
          <w:shd w:fill="auto" w:val="clear"/>
          <w:vertAlign w:val="baseline"/>
        </w:rPr>
      </w:pPr>
      <w:bookmarkStart w:colFirst="0" w:colLast="0" w:name="_1rvwp1q" w:id="62"/>
      <w:bookmarkEnd w:id="62"/>
      <w:commentRangeStart w:id="3"/>
      <w:r w:rsidDel="00000000" w:rsidR="00000000" w:rsidRPr="00000000">
        <w:rPr>
          <w:rFonts w:ascii="Verdana" w:cs="Verdana" w:eastAsia="Verdana" w:hAnsi="Verdana"/>
          <w:b w:val="1"/>
          <w:i w:val="0"/>
          <w:smallCaps w:val="1"/>
          <w:strike w:val="0"/>
          <w:color w:val="000000"/>
          <w:sz w:val="20"/>
          <w:szCs w:val="20"/>
          <w:u w:val="none"/>
          <w:shd w:fill="auto" w:val="clear"/>
          <w:vertAlign w:val="baseline"/>
          <w:rtl w:val="0"/>
        </w:rPr>
        <w:t xml:space="preserve">9.</w:t>
        <w:tab/>
        <w:t xml:space="preserve">Documentation</w:t>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tabs>
          <w:tab w:val="left" w:pos="1120"/>
        </w:tabs>
        <w:spacing w:after="240" w:before="0" w:line="240" w:lineRule="auto"/>
        <w:ind w:left="0" w:right="0" w:firstLine="0"/>
        <w:contextualSpacing w:val="0"/>
        <w:jc w:val="left"/>
        <w:rPr>
          <w:rFonts w:ascii="Verdana" w:cs="Verdana" w:eastAsia="Verdana" w:hAnsi="Verdana"/>
          <w:b w:val="1"/>
          <w:i w:val="0"/>
          <w:smallCaps w:val="0"/>
          <w:strike w:val="0"/>
          <w:color w:val="7f7f7f"/>
          <w:sz w:val="20"/>
          <w:szCs w:val="20"/>
          <w:u w:val="none"/>
          <w:shd w:fill="auto" w:val="clear"/>
          <w:vertAlign w:val="baseline"/>
        </w:rPr>
      </w:pPr>
      <w:bookmarkStart w:colFirst="0" w:colLast="0" w:name="_4bvk7pj" w:id="63"/>
      <w:bookmarkEnd w:id="63"/>
      <w:r w:rsidDel="00000000" w:rsidR="00000000" w:rsidRPr="00000000">
        <w:rPr>
          <w:rFonts w:ascii="Verdana" w:cs="Verdana" w:eastAsia="Verdana" w:hAnsi="Verdana"/>
          <w:b w:val="1"/>
          <w:i w:val="0"/>
          <w:smallCaps w:val="0"/>
          <w:strike w:val="0"/>
          <w:color w:val="7f7f7f"/>
          <w:sz w:val="20"/>
          <w:szCs w:val="20"/>
          <w:u w:val="none"/>
          <w:shd w:fill="auto" w:val="clear"/>
          <w:vertAlign w:val="baseline"/>
          <w:rtl w:val="0"/>
        </w:rPr>
        <w:t xml:space="preserve">Information shall be provided by JCOMM-participating centres to the Lead Centre(s) for WFV on any changes to the production of exchanged forecast fields and changes in their wave forecast systems.</w:t>
      </w:r>
      <w:commentRangeEnd w:id="3"/>
      <w:r w:rsidDel="00000000" w:rsidR="00000000" w:rsidRPr="00000000">
        <w:commentReference w:id="3"/>
      </w:r>
      <w:r w:rsidDel="00000000" w:rsidR="00000000" w:rsidRPr="00000000">
        <w:rPr>
          <w:rtl w:val="0"/>
        </w:rPr>
      </w:r>
    </w:p>
    <w:p w:rsidR="00000000" w:rsidDel="00000000" w:rsidP="00000000" w:rsidRDefault="00000000" w:rsidRPr="00000000" w14:paraId="0000007D">
      <w:pPr>
        <w:contextualSpacing w:val="0"/>
        <w:rPr/>
      </w:pPr>
      <w:r w:rsidDel="00000000" w:rsidR="00000000" w:rsidRPr="00000000">
        <w:rPr>
          <w:rtl w:val="0"/>
        </w:rPr>
      </w:r>
    </w:p>
    <w:p w:rsidR="00000000" w:rsidDel="00000000" w:rsidP="00000000" w:rsidRDefault="00000000" w:rsidRPr="00000000" w14:paraId="0000007E">
      <w:pPr>
        <w:contextualSpacing w:val="0"/>
        <w:rPr/>
      </w:pPr>
      <w:r w:rsidDel="00000000" w:rsidR="00000000" w:rsidRPr="00000000">
        <w:rPr>
          <w:rtl w:val="0"/>
        </w:rPr>
      </w:r>
    </w:p>
    <w:sectPr>
      <w:pgSz w:h="16839" w:w="11907"/>
      <w:pgMar w:bottom="1440" w:top="1440" w:left="1440" w:right="1440" w:header="708" w:footer="708"/>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Neal Moodie" w:id="2" w:date="2018-08-02T13:52:00Z">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should be removed and transferred to the products section in 2.2.11</w:t>
      </w:r>
    </w:p>
  </w:comment>
  <w:comment w:author="Neal Moodie" w:id="1" w:date="2018-08-02T13:52:00Z">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a more public focused measure that the mariner can relate to in the real-world.</w:t>
      </w:r>
    </w:p>
  </w:comment>
  <w:comment w:author="Neal Moodie" w:id="3" w:date="2018-08-02T13:52:00Z">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should be moved to the responsibilities section 2.2.1.6.</w:t>
      </w:r>
    </w:p>
  </w:comment>
  <w:comment w:author="Neal Moodie" w:id="0" w:date="2018-08-02T13:52:00Z">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Maybe this section could be structured by Hsig, wave period.</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Verdan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Verdana" w:cs="Verdana" w:eastAsia="Verdana" w:hAnsi="Verdana"/>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b w:val="1"/>
      <w:color w:val="366091"/>
      <w:sz w:val="28"/>
      <w:szCs w:val="28"/>
    </w:rPr>
  </w:style>
  <w:style w:type="paragraph" w:styleId="Heading2">
    <w:name w:val="heading 2"/>
    <w:basedOn w:val="Normal"/>
    <w:next w:val="Normal"/>
    <w:pPr>
      <w:keepNext w:val="1"/>
      <w:keepLines w:val="1"/>
      <w:spacing w:after="0" w:before="200" w:lineRule="auto"/>
    </w:pPr>
    <w:rPr>
      <w:b w:val="1"/>
      <w:color w:val="4f81bd"/>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pBdr>
        <w:bottom w:color="4f81bd" w:space="4" w:sz="8" w:val="single"/>
      </w:pBdr>
      <w:spacing w:after="300" w:line="240" w:lineRule="auto"/>
      <w:contextualSpacing w:val="1"/>
    </w:pPr>
    <w:rPr>
      <w:color w:val="17365d"/>
      <w:sz w:val="52"/>
      <w:szCs w:val="52"/>
    </w:rPr>
  </w:style>
  <w:style w:type="paragraph" w:styleId="Subtitle">
    <w:name w:val="Subtitle"/>
    <w:basedOn w:val="Normal"/>
    <w:next w:val="Normal"/>
    <w:pPr/>
    <w:rPr>
      <w:i w:val="1"/>
      <w:color w:val="4f81bd"/>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57.0" w:type="dxa"/>
        <w:left w:w="115.0" w:type="dxa"/>
        <w:bottom w:w="57.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